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F30B17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«___»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7F9B4D4D" w:rsidR="00291354" w:rsidRPr="00291354" w:rsidRDefault="00984B5B" w:rsidP="00984B5B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984B5B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ПЗСП-Водопроводная»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564106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в лице 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Николаева 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Кирилла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Николаевича</w:t>
      </w:r>
      <w:r w:rsidR="00564106" w:rsidRPr="00461E99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 1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8</w:t>
      </w:r>
      <w:r w:rsidR="00564106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992"/>
        <w:gridCol w:w="1418"/>
        <w:gridCol w:w="993"/>
        <w:gridCol w:w="1137"/>
        <w:gridCol w:w="1137"/>
        <w:gridCol w:w="1556"/>
        <w:gridCol w:w="1561"/>
        <w:gridCol w:w="1276"/>
        <w:gridCol w:w="1389"/>
        <w:gridCol w:w="29"/>
        <w:gridCol w:w="1417"/>
        <w:gridCol w:w="14"/>
        <w:gridCol w:w="1829"/>
        <w:gridCol w:w="14"/>
      </w:tblGrid>
      <w:tr w:rsidR="00AD408E" w:rsidRPr="00CD15F0" w14:paraId="1CE38679" w14:textId="77777777" w:rsidTr="00D64694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DAAC" w14:textId="77777777" w:rsidR="00AD408E" w:rsidRPr="00F161F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1C35AB4A" w14:textId="77777777" w:rsidR="00AD408E" w:rsidRPr="00F161F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8EF34" w14:textId="77777777" w:rsidR="00AD408E" w:rsidRPr="00F161F4" w:rsidRDefault="00AD408E" w:rsidP="00D64694">
            <w:pPr>
              <w:spacing w:after="0" w:line="240" w:lineRule="auto"/>
              <w:jc w:val="center"/>
              <w:rPr>
                <w:ins w:id="0" w:author="Чигвинцева Анастасия Сергеевна" w:date="2025-01-15T08:56:00Z" w16du:dateUtc="2025-01-15T03:56:00Z"/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55FD7601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7A1F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72B41A9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14794F5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7A4F594" w14:textId="1182C83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1A37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30F075BD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1B1A0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заключения договора</w:t>
            </w:r>
            <w:ins w:id="1" w:author="Чигвинцева Анастасия Сергеевна" w:date="2025-01-15T08:36:00Z" w16du:dateUtc="2025-01-15T03:36:00Z">
              <w:r w:rsidRPr="00F161F4">
                <w:rPr>
                  <w:rFonts w:ascii="Times New Roman" w:eastAsia="Times New Roman" w:hAnsi="Times New Roman" w:cs="Times New Roman"/>
                  <w:kern w:val="0"/>
                  <w:sz w:val="16"/>
                  <w:szCs w:val="16"/>
                  <w:lang w:eastAsia="ru-RU"/>
                  <w14:ligatures w14:val="none"/>
                </w:rPr>
                <w:t xml:space="preserve"> </w:t>
              </w:r>
            </w:ins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1994D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DF43015" w14:textId="77777777" w:rsidR="00F500EC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467F20F" w14:textId="5E02D6B8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регистрация договора</w:t>
            </w:r>
            <w:ins w:id="2" w:author="Чигвинцева Анастасия Сергеевна" w:date="2025-01-15T08:36:00Z" w16du:dateUtc="2025-01-15T03:36:00Z">
              <w:r w:rsidRPr="00F161F4">
                <w:rPr>
                  <w:rFonts w:ascii="Times New Roman" w:eastAsia="Times New Roman" w:hAnsi="Times New Roman" w:cs="Times New Roman"/>
                  <w:kern w:val="0"/>
                  <w:sz w:val="16"/>
                  <w:szCs w:val="16"/>
                  <w:lang w:eastAsia="ru-RU"/>
                  <w14:ligatures w14:val="none"/>
                </w:rPr>
                <w:t xml:space="preserve"> </w:t>
              </w:r>
            </w:ins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065D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F06DA41" w14:textId="28365D24" w:rsidR="00AD408E" w:rsidRPr="00F161F4" w:rsidRDefault="00F500EC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500EC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База для исчисления вознаграждения по стоимости объекта недвижимости по прайсу (за вычетом скидок и субсидии банку)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B97F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F45B" w14:textId="77777777" w:rsidR="00AD408E" w:rsidRPr="00F161F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A423E" w14:textId="77777777" w:rsidR="00AD408E" w:rsidRPr="00F161F4" w:rsidRDefault="00AD408E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005C0FAE" w14:textId="77777777" w:rsidR="00AD408E" w:rsidRPr="00F161F4" w:rsidRDefault="00AD408E" w:rsidP="00D6469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78DE83B3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8F85176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6D240CE" w14:textId="0B6F540E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B749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ACBE931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DC8F8C7" w14:textId="77777777" w:rsidR="00F500EC" w:rsidRDefault="00F500EC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0CFA54" w14:textId="5BBDDCB5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2210" w14:textId="77777777" w:rsidR="00AD408E" w:rsidRPr="00F161F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AD408E" w:rsidRPr="00291354" w14:paraId="40F3996E" w14:textId="77777777" w:rsidTr="00D6469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A8E72" w14:textId="77777777" w:rsidR="00AD408E" w:rsidRPr="00291354" w:rsidRDefault="00AD408E" w:rsidP="00D6469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97FD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E7FF4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F9293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6F090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79203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64CA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8235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0997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B3A2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1628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E13C" w14:textId="77777777" w:rsidR="00AD408E" w:rsidRPr="00291354" w:rsidRDefault="00AD408E" w:rsidP="00D6469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AD408E" w:rsidRPr="00291354" w14:paraId="2E327189" w14:textId="77777777" w:rsidTr="00D6469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1FA9C" w14:textId="77777777" w:rsidR="00AD408E" w:rsidRPr="00291354" w:rsidRDefault="00AD408E" w:rsidP="00D646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810DB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B87C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4146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EFDEB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00633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AA69A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60DC8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B6F19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1E9D2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41207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4703C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5989CDF7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009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D5D1C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43BC4999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F71EC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2181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AD408E" w:rsidRPr="00291354" w14:paraId="444BB705" w14:textId="77777777" w:rsidTr="00D6469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05677" w14:textId="77777777" w:rsidR="00AD408E" w:rsidRPr="00291354" w:rsidRDefault="00AD408E" w:rsidP="00D646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1CB93" w14:textId="77777777" w:rsidR="00AD408E" w:rsidRPr="00291354" w:rsidRDefault="00AD408E" w:rsidP="00D6469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2. Итого размер вознаграждения за оказанные услуги составляет ___________________(________________________________),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136FBF9F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564106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м.п.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Чигвинцева Анастасия Сергеевна">
    <w15:presenceInfo w15:providerId="AD" w15:userId="S-1-5-21-1024395968-1835095463-2963653743-748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421CC"/>
    <w:rsid w:val="000607C3"/>
    <w:rsid w:val="0006320E"/>
    <w:rsid w:val="00097D18"/>
    <w:rsid w:val="000D0640"/>
    <w:rsid w:val="000D2B45"/>
    <w:rsid w:val="000F2686"/>
    <w:rsid w:val="000F6321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61E9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64106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984B5B"/>
    <w:rsid w:val="00A179B9"/>
    <w:rsid w:val="00A27F31"/>
    <w:rsid w:val="00A404E8"/>
    <w:rsid w:val="00A6373B"/>
    <w:rsid w:val="00A73B75"/>
    <w:rsid w:val="00A90696"/>
    <w:rsid w:val="00AD408E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09AC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500EC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5</cp:revision>
  <cp:lastPrinted>2025-01-16T08:38:00Z</cp:lastPrinted>
  <dcterms:created xsi:type="dcterms:W3CDTF">2025-01-17T06:15:00Z</dcterms:created>
  <dcterms:modified xsi:type="dcterms:W3CDTF">2025-12-03T09:58:00Z</dcterms:modified>
</cp:coreProperties>
</file>